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0192A" w14:textId="77777777" w:rsidR="00DA76F1" w:rsidRPr="0060192D" w:rsidRDefault="000A6C54" w:rsidP="0060192D">
      <w:pPr>
        <w:spacing w:before="100" w:beforeAutospacing="1" w:after="0"/>
        <w:jc w:val="both"/>
        <w:rPr>
          <w:rFonts w:ascii="Trebuchet MS" w:eastAsia="Calibri" w:hAnsi="Trebuchet MS" w:cs="Times New Roman"/>
          <w:b/>
          <w:color w:val="000000"/>
        </w:rPr>
      </w:pPr>
      <w:r>
        <w:rPr>
          <w:rFonts w:ascii="Trebuchet MS" w:eastAsia="Calibri" w:hAnsi="Trebuchet MS" w:cs="Times New Roman"/>
          <w:b/>
          <w:color w:val="000000"/>
        </w:rPr>
        <w:t xml:space="preserve">Anexa 3 - </w:t>
      </w:r>
      <w:r w:rsidR="00DA76F1" w:rsidRPr="0060192D">
        <w:rPr>
          <w:rFonts w:ascii="Trebuchet MS" w:eastAsia="Calibri" w:hAnsi="Trebuchet MS" w:cs="Times New Roman"/>
          <w:b/>
          <w:color w:val="000000"/>
        </w:rPr>
        <w:t>Componența parteneriatului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77"/>
        <w:gridCol w:w="3693"/>
        <w:gridCol w:w="2693"/>
      </w:tblGrid>
      <w:tr w:rsidR="00DA76F1" w:rsidRPr="0060192D" w14:paraId="2627BFBA" w14:textId="77777777" w:rsidTr="000A1713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5F22950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PUBLICI</w:t>
            </w:r>
          </w:p>
        </w:tc>
      </w:tr>
      <w:tr w:rsidR="00DA76F1" w:rsidRPr="0060192D" w14:paraId="2883E23D" w14:textId="77777777" w:rsidTr="0060192D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DF2F7FE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D20B8AB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Denumire partener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B595973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Sediul social/sediul secundar/punct de lucru/sucursală/ filială (localitate)</w:t>
            </w:r>
            <w:r w:rsidRPr="0060192D">
              <w:rPr>
                <w:rStyle w:val="FootnoteReference"/>
                <w:rFonts w:ascii="Trebuchet MS" w:eastAsia="Calibri" w:hAnsi="Trebuchet MS" w:cs="Times New Roman"/>
                <w:b/>
                <w:color w:val="000000"/>
              </w:rPr>
              <w:footnoteReference w:id="1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DC98F1C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Obiect de activitate</w:t>
            </w:r>
          </w:p>
        </w:tc>
      </w:tr>
      <w:tr w:rsidR="00DA76F1" w:rsidRPr="0060192D" w14:paraId="4C7AEE36" w14:textId="77777777" w:rsidTr="00D511C6">
        <w:trPr>
          <w:trHeight w:val="3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B196C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2738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Cristești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40CC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A775" w14:textId="77777777" w:rsidR="00DA76F1" w:rsidRPr="0060192D" w:rsidRDefault="00E21AE1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DA76F1" w:rsidRPr="0060192D" w14:paraId="32935FE5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6061" w14:textId="77777777" w:rsidR="00DA76F1" w:rsidRPr="0060192D" w:rsidRDefault="00E21AE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216F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Miroslovești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8200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Miroslovești, com. Miroslovești,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42BF" w14:textId="77777777" w:rsidR="00DA76F1" w:rsidRPr="0060192D" w:rsidRDefault="00E21AE1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E21AE1" w:rsidRPr="0060192D" w14:paraId="0CD8CBD7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AB1B" w14:textId="77777777" w:rsidR="00E21AE1" w:rsidRPr="0060192D" w:rsidRDefault="00E21AE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3.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1F9F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Moțca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F76B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A9DA" w14:textId="77777777" w:rsidR="00E21AE1" w:rsidRPr="0060192D" w:rsidRDefault="00957C60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E21AE1" w:rsidRPr="0060192D" w14:paraId="4CBABBD2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C10F" w14:textId="77777777" w:rsidR="00E21AE1" w:rsidRPr="0060192D" w:rsidRDefault="00957C60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4.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4101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Stolniceni-Prăjescu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99436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Stolniceni-Prăjescu, com. Stolniceni-Prăjescu,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B516" w14:textId="77777777" w:rsidR="00E21AE1" w:rsidRPr="0060192D" w:rsidRDefault="00957C60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957C60" w:rsidRPr="0060192D" w14:paraId="4C640FE6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5549" w14:textId="77777777" w:rsidR="00957C60" w:rsidRPr="0060192D" w:rsidRDefault="00957C60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5.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9DDF" w14:textId="77777777" w:rsidR="00957C60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Tătăruși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5160" w14:textId="77777777" w:rsidR="00957C60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Tătăruși, com. Tătăruși,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8FCA" w14:textId="77777777" w:rsidR="00957C60" w:rsidRPr="0060192D" w:rsidRDefault="00957C60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DA76F1" w:rsidRPr="0060192D" w14:paraId="0CDB1E05" w14:textId="77777777" w:rsidTr="00916E03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5C2CA64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PONDEREA PARTENERILOR PUB</w:t>
            </w:r>
            <w:r w:rsidR="00D511C6" w:rsidRPr="0060192D">
              <w:rPr>
                <w:rFonts w:ascii="Trebuchet MS" w:eastAsia="Calibri" w:hAnsi="Trebuchet MS" w:cs="Times New Roman"/>
                <w:b/>
                <w:color w:val="000000"/>
              </w:rPr>
              <w:t>LICI DIN TOTAL PARTENERIAT 16,67</w:t>
            </w: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%</w:t>
            </w:r>
          </w:p>
        </w:tc>
      </w:tr>
    </w:tbl>
    <w:p w14:paraId="4D1B686D" w14:textId="77777777" w:rsidR="00D511C6" w:rsidRPr="0060192D" w:rsidRDefault="00D511C6" w:rsidP="0060192D">
      <w:pPr>
        <w:rPr>
          <w:rFonts w:ascii="Trebuchet MS" w:hAnsi="Trebuchet MS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77"/>
        <w:gridCol w:w="3693"/>
        <w:gridCol w:w="2693"/>
      </w:tblGrid>
      <w:tr w:rsidR="00DA76F1" w:rsidRPr="0060192D" w14:paraId="6C80DB05" w14:textId="77777777" w:rsidTr="00D511C6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F8209CC" w14:textId="77777777" w:rsidR="00D511C6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PRIVAŢI</w:t>
            </w:r>
          </w:p>
          <w:p w14:paraId="2ABE95AD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(inclusiv parteneriat într-un domeniu relevant constituit juridic înainte de lansarea apelului de selecție)</w:t>
            </w:r>
          </w:p>
        </w:tc>
      </w:tr>
      <w:tr w:rsidR="00DA76F1" w:rsidRPr="0060192D" w14:paraId="5C41D7F4" w14:textId="77777777" w:rsidTr="0060192D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65F5278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EB7E9E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Denumire partener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2652FA4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Sediul social/sediul secundar/punct de lucru/sucursală/ filială(localitate)</w:t>
            </w:r>
            <w:r w:rsidR="00074BB4" w:rsidRPr="0060192D">
              <w:rPr>
                <w:rStyle w:val="FootnoteReference"/>
                <w:rFonts w:ascii="Trebuchet MS" w:hAnsi="Trebuchet MS"/>
                <w:b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EE181EA" w14:textId="77777777" w:rsidR="00DA76F1" w:rsidRPr="0060192D" w:rsidRDefault="00DA76F1" w:rsidP="0060192D">
            <w:pPr>
              <w:spacing w:after="0"/>
              <w:ind w:right="319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Obiect de activitate</w:t>
            </w:r>
          </w:p>
        </w:tc>
      </w:tr>
      <w:tr w:rsidR="00370167" w:rsidRPr="0060192D" w14:paraId="5EA73485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A5D9" w14:textId="77777777" w:rsidR="00370167" w:rsidRPr="0060192D" w:rsidRDefault="00370167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5597C" w14:textId="77777777" w:rsidR="00370167" w:rsidRPr="0060192D" w:rsidRDefault="00370167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Popuțoaia Gheorghiță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DA38" w14:textId="77777777" w:rsidR="00370167" w:rsidRPr="0060192D" w:rsidRDefault="000D556E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4699" w14:textId="77777777" w:rsidR="00370167" w:rsidRPr="0060192D" w:rsidRDefault="00370167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oleaginoase-0111</w:t>
            </w:r>
          </w:p>
        </w:tc>
      </w:tr>
      <w:tr w:rsidR="008F47EA" w:rsidRPr="0060192D" w14:paraId="2000971D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C375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43FB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Emily IMPEX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E44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477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Intermedieri in comertul cu materialul lemnos si materiale de constructii-4613</w:t>
            </w:r>
          </w:p>
        </w:tc>
      </w:tr>
      <w:tr w:rsidR="008F47EA" w:rsidRPr="0060192D" w14:paraId="7CA58C0E" w14:textId="77777777" w:rsidTr="008F47EA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FDF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3.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7C83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Benchea Ionuț Viorel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B7C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Moțca, com. Moțca, </w:t>
            </w:r>
            <w:r w:rsidR="00113E9E" w:rsidRPr="0060192D">
              <w:rPr>
                <w:rFonts w:ascii="Trebuchet MS" w:eastAsia="Calibri" w:hAnsi="Trebuchet MS" w:cs="Times New Roman"/>
              </w:rPr>
              <w:t xml:space="preserve">str. Moldovei nr. 179, </w:t>
            </w:r>
            <w:r w:rsidRPr="0060192D">
              <w:rPr>
                <w:rFonts w:ascii="Trebuchet MS" w:eastAsia="Calibri" w:hAnsi="Trebuchet MS" w:cs="Times New Roman"/>
              </w:rPr>
              <w:t>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F4B4" w14:textId="77777777" w:rsidR="008F47EA" w:rsidRPr="0060192D" w:rsidRDefault="00113E9E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al ziarelor si articolelor de papetarie, in magazine specializate-4762</w:t>
            </w:r>
          </w:p>
        </w:tc>
      </w:tr>
      <w:tr w:rsidR="008F47EA" w:rsidRPr="0060192D" w14:paraId="5887BC81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002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lastRenderedPageBreak/>
              <w:t>4.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B6CE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Roby-Luk-Myh Construct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C03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235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Lucrari de constructii a cladirilor rezidentiale si nerezidentiale-4120</w:t>
            </w:r>
          </w:p>
        </w:tc>
      </w:tr>
      <w:tr w:rsidR="008F47EA" w:rsidRPr="0060192D" w14:paraId="618887AA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982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5.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CA3D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Sophia 2004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573C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Punct de lucru: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60CD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Fabricarea de articole confectionate din textile (cu exceptia imbracamintei si lenjeriei de corp)-1392</w:t>
            </w:r>
          </w:p>
        </w:tc>
      </w:tr>
      <w:tr w:rsidR="008F47EA" w:rsidRPr="0060192D" w14:paraId="78D90566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73E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6.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408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Murariu Mirela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40F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Boureni,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962C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in magazine nespecializate, cu vanzare predominanta de produse alimentare, bauturi si tutun-4711</w:t>
            </w:r>
          </w:p>
        </w:tc>
      </w:tr>
      <w:tr w:rsidR="008F47EA" w:rsidRPr="0060192D" w14:paraId="1FB91BB7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1E27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7.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A0FF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Căprian Roxana P.F.A.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46E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Bratesti,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037A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oleaginoase-0111</w:t>
            </w:r>
          </w:p>
        </w:tc>
      </w:tr>
      <w:tr w:rsidR="008F47EA" w:rsidRPr="0060192D" w14:paraId="5FB145BB" w14:textId="77777777" w:rsidTr="000D556E">
        <w:trPr>
          <w:trHeight w:val="55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FE65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8.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2409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Hîrtopanu Simona-Viorica P.F.A.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41B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Stolniceni-Prajescu,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D82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bovinelor de lapte-0141</w:t>
            </w:r>
          </w:p>
        </w:tc>
      </w:tr>
      <w:tr w:rsidR="008F47EA" w:rsidRPr="0060192D" w14:paraId="4902DB9C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CF0A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9.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EDDD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Spiridon Despina Gabriela P.F.A.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F28F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Cozmesti, com. Stolniceni-Prajescu, Reg. Agricol fila 611, vol. VII,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FF1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bovinelor de lapte-0141</w:t>
            </w:r>
          </w:p>
        </w:tc>
      </w:tr>
      <w:tr w:rsidR="008F47EA" w:rsidRPr="0060192D" w14:paraId="726FDC7A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BE8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10.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EB4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Activ TV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ADCD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Tătăruși, com. Tătăruși,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755A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de difuzare a programelor de televiziune-6020</w:t>
            </w:r>
          </w:p>
        </w:tc>
      </w:tr>
      <w:tr w:rsidR="008F47EA" w:rsidRPr="0060192D" w14:paraId="63AA5AA9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2BE8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393A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Floria Catering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26A8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Uda, com. Tătăruși, nr. 11,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EAE6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de alimentatie (catering) pentru evenimente-5621</w:t>
            </w:r>
          </w:p>
        </w:tc>
      </w:tr>
      <w:tr w:rsidR="008F47EA" w:rsidRPr="0060192D" w14:paraId="79AEAF6E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64EED2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12.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AB791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Oli-Construct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D1283F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Pietrosu, com. Tătăruși,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1A1F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ridicata al materialului lemnos si al materialelor de constructii si echipamentelor sanitare-4673</w:t>
            </w:r>
          </w:p>
        </w:tc>
      </w:tr>
      <w:tr w:rsidR="008F47EA" w:rsidRPr="0060192D" w14:paraId="02ADB845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0C17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13.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B561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Bolohan Cezar-Constantin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411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52E4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pasarilor-0147</w:t>
            </w:r>
          </w:p>
        </w:tc>
      </w:tr>
      <w:tr w:rsidR="008F47EA" w:rsidRPr="0060192D" w14:paraId="0E44B4B9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CE7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14.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62D3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Rusu Mihai-Stefanel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475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C245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in ferme mixte-0150</w:t>
            </w:r>
          </w:p>
        </w:tc>
      </w:tr>
      <w:tr w:rsidR="008F47EA" w:rsidRPr="0060192D" w14:paraId="1E74CA88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E702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15.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34B5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Gurzun C. Cristian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DCB2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nr. 1172,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637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in magazine nespecializate, cu vanzare predominanta de produse alimentare, bauturi si tutun-4711</w:t>
            </w:r>
          </w:p>
        </w:tc>
      </w:tr>
      <w:tr w:rsidR="00272034" w:rsidRPr="0060192D" w14:paraId="47C5F403" w14:textId="77777777" w:rsidTr="00272034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8A8D24" w14:textId="48ECDA12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1" w:author="Gabriel Acatrinei" w:date="2017-09-18T11:16:00Z">
              <w:r>
                <w:rPr>
                  <w:rFonts w:ascii="Trebuchet MS" w:eastAsia="Calibri" w:hAnsi="Trebuchet MS" w:cs="Times New Roman"/>
                  <w:color w:val="000000"/>
                </w:rPr>
                <w:lastRenderedPageBreak/>
                <w:t>16.</w:t>
              </w:r>
            </w:ins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55475D" w14:textId="4176CAE4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</w:rPr>
            </w:pPr>
            <w:commentRangeStart w:id="2"/>
            <w:ins w:id="3" w:author="Gabriel Acatrinei" w:date="2017-09-18T11:16:00Z">
              <w:r>
                <w:rPr>
                  <w:rFonts w:ascii="Trebuchet MS" w:hAnsi="Trebuchet MS" w:cs="Arial"/>
                </w:rPr>
                <w:t>FERMA CHIRILA SRL</w:t>
              </w:r>
              <w:commentRangeEnd w:id="2"/>
              <w:r>
                <w:rPr>
                  <w:rStyle w:val="CommentReference"/>
                </w:rPr>
                <w:commentReference w:id="2"/>
              </w:r>
            </w:ins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9F97D9" w14:textId="05526B51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ins w:id="4" w:author="Gabriel Acatrinei" w:date="2017-09-18T11:16:00Z">
              <w:r>
                <w:rPr>
                  <w:rFonts w:ascii="Trebuchet MS" w:eastAsia="Calibri" w:hAnsi="Trebuchet MS" w:cs="Times New Roman"/>
                  <w:color w:val="000000"/>
                </w:rPr>
                <w:t>Sediul social: sat Homita, comuna Cristesti, Pozitia 1(C2) si Pozitia 2(C1), judetul I</w:t>
              </w:r>
              <w:bookmarkStart w:id="5" w:name="_GoBack"/>
              <w:bookmarkEnd w:id="5"/>
              <w:r>
                <w:rPr>
                  <w:rFonts w:ascii="Trebuchet MS" w:eastAsia="Calibri" w:hAnsi="Trebuchet MS" w:cs="Times New Roman"/>
                  <w:color w:val="000000"/>
                </w:rPr>
                <w:t>asi</w:t>
              </w:r>
            </w:ins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9135B2" w14:textId="45EBB7C6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ins w:id="6" w:author="Gabriel Acatrinei" w:date="2017-09-18T11:16:00Z">
              <w:r>
                <w:rPr>
                  <w:rFonts w:ascii="Trebuchet MS" w:eastAsia="Calibri" w:hAnsi="Trebuchet MS" w:cs="Times New Roman"/>
                  <w:color w:val="000000"/>
                </w:rPr>
                <w:t>Cresterea ovinelor si caprinelor -0145</w:t>
              </w:r>
            </w:ins>
          </w:p>
        </w:tc>
      </w:tr>
      <w:tr w:rsidR="00272034" w:rsidRPr="0060192D" w14:paraId="6C915918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E4CB" w14:textId="77777777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17.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0115" w14:textId="77777777" w:rsidR="00272034" w:rsidRPr="0060192D" w:rsidRDefault="00272034" w:rsidP="00272034">
            <w:pPr>
              <w:jc w:val="center"/>
              <w:rPr>
                <w:rFonts w:ascii="Trebuchet MS" w:hAnsi="Trebuchet MS"/>
                <w:color w:val="000000"/>
              </w:rPr>
            </w:pPr>
            <w:r w:rsidRPr="0060192D">
              <w:rPr>
                <w:rFonts w:ascii="Trebuchet MS" w:hAnsi="Trebuchet MS"/>
                <w:color w:val="000000"/>
              </w:rPr>
              <w:t>Ioneasa Mihaela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6B74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Boureni,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1F7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Cultivarea legumelor si a pepenilor, a radacinoaselor si tuberculilor-0113</w:t>
            </w:r>
          </w:p>
        </w:tc>
      </w:tr>
      <w:tr w:rsidR="00272034" w:rsidRPr="0060192D" w14:paraId="595CA2F7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DC8A" w14:textId="77777777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18.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0667C" w14:textId="77777777" w:rsidR="00272034" w:rsidRPr="0060192D" w:rsidRDefault="00272034" w:rsidP="00272034">
            <w:pPr>
              <w:jc w:val="center"/>
              <w:rPr>
                <w:rFonts w:ascii="Trebuchet MS" w:hAnsi="Trebuchet MS"/>
                <w:color w:val="000000"/>
              </w:rPr>
            </w:pPr>
            <w:r w:rsidRPr="0060192D">
              <w:rPr>
                <w:rFonts w:ascii="Trebuchet MS" w:hAnsi="Trebuchet MS"/>
                <w:color w:val="000000"/>
              </w:rPr>
              <w:t>MAM GRUP SERVICE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806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Reg. Agricol vol. 4, poz. 23,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FC10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Lucrari de constructii a cladirilor rezidentiale si nerezidentiale-4120</w:t>
            </w:r>
          </w:p>
        </w:tc>
      </w:tr>
      <w:tr w:rsidR="00272034" w:rsidRPr="0060192D" w14:paraId="7F6D3869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BD90" w14:textId="77777777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19.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235D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Daspet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8FC3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F1AC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auxiliare pentru productia vegetala-0161</w:t>
            </w:r>
          </w:p>
        </w:tc>
      </w:tr>
      <w:tr w:rsidR="00272034" w:rsidRPr="0060192D" w14:paraId="45D92D67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07B0" w14:textId="77777777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20.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A203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Luchian Cornel P.F.A.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13F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Stolniceni-Prajescu,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0ADA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bovinelor de lapte-0141</w:t>
            </w:r>
          </w:p>
        </w:tc>
      </w:tr>
      <w:tr w:rsidR="00272034" w:rsidRPr="0060192D" w14:paraId="5B21EB62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AAF3" w14:textId="77777777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00A5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Poleac A. Ion I.F.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A804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Stolniceni-Prajescu,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4E68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oleaginoase-0111</w:t>
            </w:r>
          </w:p>
        </w:tc>
      </w:tr>
      <w:tr w:rsidR="00272034" w:rsidRPr="0060192D" w14:paraId="49CA1D4A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F554" w14:textId="77777777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22.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727A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Euro Prod Mixt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9FCA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F0C3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in magazine nespecializate, cu vanzare predominanta de produse alimentare, bauturi si tutun-5211</w:t>
            </w:r>
          </w:p>
        </w:tc>
      </w:tr>
      <w:tr w:rsidR="00272034" w:rsidRPr="0060192D" w14:paraId="17830DC8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D27F6A" w14:textId="77777777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7" w:author="Gabriel Acatrinei" w:date="2017-09-18T11:01:00Z">
              <w:r>
                <w:rPr>
                  <w:rFonts w:ascii="Trebuchet MS" w:eastAsia="Calibri" w:hAnsi="Trebuchet MS" w:cs="Times New Roman"/>
                  <w:color w:val="000000"/>
                </w:rPr>
                <w:t>23.</w:t>
              </w:r>
            </w:ins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6EF60D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commentRangeStart w:id="8"/>
            <w:ins w:id="9" w:author="Gabriel Acatrinei" w:date="2017-09-18T11:01:00Z">
              <w:r>
                <w:rPr>
                  <w:rFonts w:ascii="Trebuchet MS" w:hAnsi="Trebuchet MS" w:cs="Arial"/>
                  <w:iCs/>
                </w:rPr>
                <w:t>Petrescu S. Maria I.I.</w:t>
              </w:r>
            </w:ins>
            <w:commentRangeEnd w:id="8"/>
            <w:ins w:id="10" w:author="Gabriel Acatrinei" w:date="2017-09-18T11:05:00Z">
              <w:r>
                <w:rPr>
                  <w:rStyle w:val="CommentReference"/>
                </w:rPr>
                <w:commentReference w:id="8"/>
              </w:r>
            </w:ins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E223D1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</w:rPr>
            </w:pPr>
            <w:ins w:id="11" w:author="Gabriel Acatrinei" w:date="2017-09-18T11:01:00Z">
              <w:r>
                <w:rPr>
                  <w:rFonts w:ascii="Trebuchet MS" w:eastAsia="Calibri" w:hAnsi="Trebuchet MS" w:cs="Times New Roman"/>
                </w:rPr>
                <w:t xml:space="preserve">Sediul social: sat Soci, </w:t>
              </w:r>
              <w:r w:rsidRPr="0060192D">
                <w:rPr>
                  <w:rFonts w:ascii="Trebuchet MS" w:eastAsia="Calibri" w:hAnsi="Trebuchet MS" w:cs="Times New Roman"/>
                </w:rPr>
                <w:t xml:space="preserve">com. </w:t>
              </w:r>
              <w:r w:rsidRPr="0060192D">
                <w:rPr>
                  <w:rFonts w:ascii="Trebuchet MS" w:hAnsi="Trebuchet MS" w:cs="Arial"/>
                </w:rPr>
                <w:t>Miroslovești</w:t>
              </w:r>
              <w:r w:rsidRPr="0060192D">
                <w:rPr>
                  <w:rFonts w:ascii="Trebuchet MS" w:eastAsia="Calibri" w:hAnsi="Trebuchet MS" w:cs="Times New Roman"/>
                </w:rPr>
                <w:t>, jud. Iași</w:t>
              </w:r>
            </w:ins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84F39F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ins w:id="12" w:author="Gabriel Acatrinei" w:date="2017-09-18T11:01:00Z">
              <w:r>
                <w:rPr>
                  <w:rFonts w:ascii="Trebuchet MS" w:eastAsia="Calibri" w:hAnsi="Trebuchet MS" w:cs="Times New Roman"/>
                  <w:color w:val="000000"/>
                </w:rPr>
                <w:t>Cultivarea cerealelor, palntelor leguminoase si a plantelor producatoare de seminte oleaginoase - 0111</w:t>
              </w:r>
            </w:ins>
          </w:p>
        </w:tc>
      </w:tr>
      <w:tr w:rsidR="00272034" w:rsidRPr="0060192D" w14:paraId="2E1D5024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B45E2B" w14:textId="77777777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13" w:author="Gabriel Acatrinei" w:date="2017-09-18T11:01:00Z">
              <w:r>
                <w:rPr>
                  <w:rFonts w:ascii="Trebuchet MS" w:eastAsia="Calibri" w:hAnsi="Trebuchet MS" w:cs="Times New Roman"/>
                  <w:color w:val="000000"/>
                </w:rPr>
                <w:t>24.</w:t>
              </w:r>
            </w:ins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8D470D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commentRangeStart w:id="14"/>
            <w:ins w:id="15" w:author="Gabriel Acatrinei" w:date="2017-09-18T11:01:00Z">
              <w:r>
                <w:rPr>
                  <w:rFonts w:ascii="Trebuchet MS" w:hAnsi="Trebuchet MS" w:cs="Arial"/>
                  <w:iCs/>
                </w:rPr>
                <w:t>S.C. IULIAN GROUP S.R.L.</w:t>
              </w:r>
            </w:ins>
            <w:commentRangeEnd w:id="14"/>
            <w:ins w:id="16" w:author="Gabriel Acatrinei" w:date="2017-09-18T11:07:00Z">
              <w:r>
                <w:rPr>
                  <w:rStyle w:val="CommentReference"/>
                </w:rPr>
                <w:commentReference w:id="14"/>
              </w:r>
            </w:ins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EB96BD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ins w:id="17" w:author="Gabriel Acatrinei" w:date="2017-09-18T11:01:00Z">
              <w:r w:rsidRPr="0060192D">
                <w:rPr>
                  <w:rFonts w:ascii="Trebuchet MS" w:eastAsia="Calibri" w:hAnsi="Trebuchet MS" w:cs="Times New Roman"/>
                </w:rPr>
                <w:t xml:space="preserve">Sediul social: sat </w:t>
              </w:r>
              <w:r w:rsidRPr="0060192D">
                <w:rPr>
                  <w:rFonts w:ascii="Trebuchet MS" w:hAnsi="Trebuchet MS" w:cs="Arial"/>
                </w:rPr>
                <w:t>Miroslovești</w:t>
              </w:r>
              <w:r w:rsidRPr="0060192D">
                <w:rPr>
                  <w:rFonts w:ascii="Trebuchet MS" w:eastAsia="Calibri" w:hAnsi="Trebuchet MS" w:cs="Times New Roman"/>
                </w:rPr>
                <w:t xml:space="preserve">, com. </w:t>
              </w:r>
              <w:r w:rsidRPr="0060192D">
                <w:rPr>
                  <w:rFonts w:ascii="Trebuchet MS" w:hAnsi="Trebuchet MS" w:cs="Arial"/>
                </w:rPr>
                <w:t>Miroslovești</w:t>
              </w:r>
              <w:r w:rsidRPr="0060192D">
                <w:rPr>
                  <w:rFonts w:ascii="Trebuchet MS" w:eastAsia="Calibri" w:hAnsi="Trebuchet MS" w:cs="Times New Roman"/>
                </w:rPr>
                <w:t>, jud. Iași</w:t>
              </w:r>
            </w:ins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02A26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ins w:id="18" w:author="Gabriel Acatrinei" w:date="2017-09-18T11:01:00Z">
              <w:r>
                <w:rPr>
                  <w:rFonts w:ascii="Trebuchet MS" w:eastAsia="Calibri" w:hAnsi="Trebuchet MS" w:cs="Times New Roman"/>
                  <w:color w:val="000000"/>
                </w:rPr>
                <w:t>Cultivarea cerealelor (exclisiv orez), plantelor leguminoase si a plantelor producatoare de seminte oleaginoase - 0111</w:t>
              </w:r>
            </w:ins>
          </w:p>
        </w:tc>
      </w:tr>
      <w:tr w:rsidR="00272034" w:rsidRPr="0060192D" w14:paraId="145C9E11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983F2F" w14:textId="77777777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19" w:author="Gabriel Acatrinei" w:date="2017-09-18T11:01:00Z">
              <w:r>
                <w:rPr>
                  <w:rFonts w:ascii="Trebuchet MS" w:eastAsia="Calibri" w:hAnsi="Trebuchet MS" w:cs="Times New Roman"/>
                  <w:color w:val="000000"/>
                </w:rPr>
                <w:t>25.</w:t>
              </w:r>
            </w:ins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BCBA34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commentRangeStart w:id="20"/>
            <w:ins w:id="21" w:author="Gabriel Acatrinei" w:date="2017-09-18T11:01:00Z">
              <w:r>
                <w:rPr>
                  <w:rFonts w:ascii="Trebuchet MS" w:hAnsi="Trebuchet MS" w:cs="Arial"/>
                  <w:iCs/>
                </w:rPr>
                <w:t>Apetri Maricica I.I.</w:t>
              </w:r>
            </w:ins>
            <w:commentRangeEnd w:id="20"/>
            <w:ins w:id="22" w:author="Gabriel Acatrinei" w:date="2017-09-18T11:07:00Z">
              <w:r>
                <w:rPr>
                  <w:rStyle w:val="CommentReference"/>
                </w:rPr>
                <w:commentReference w:id="20"/>
              </w:r>
            </w:ins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402558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</w:rPr>
            </w:pPr>
            <w:ins w:id="23" w:author="Gabriel Acatrinei" w:date="2017-09-18T11:01:00Z">
              <w:r w:rsidRPr="0060192D">
                <w:rPr>
                  <w:rFonts w:ascii="Trebuchet MS" w:eastAsia="Calibri" w:hAnsi="Trebuchet MS" w:cs="Times New Roman"/>
                  <w:color w:val="000000"/>
                </w:rPr>
                <w:t>Sediul social: sat Cristești, com. Cristești, jud. Iași</w:t>
              </w:r>
            </w:ins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E5939C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ins w:id="24" w:author="Gabriel Acatrinei" w:date="2017-09-18T11:01:00Z">
              <w:r>
                <w:rPr>
                  <w:rFonts w:ascii="Trebuchet MS" w:eastAsia="Calibri" w:hAnsi="Trebuchet MS" w:cs="Times New Roman"/>
                  <w:color w:val="000000"/>
                </w:rPr>
                <w:t>Cultivarea cerealelor, plantelor leguminoase si a plantelor producatoare de seminte oleaginoase - 0111</w:t>
              </w:r>
            </w:ins>
          </w:p>
        </w:tc>
      </w:tr>
      <w:tr w:rsidR="00272034" w:rsidRPr="0060192D" w14:paraId="45696954" w14:textId="77777777" w:rsidTr="0038426E">
        <w:trPr>
          <w:trHeight w:val="101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28B636" w14:textId="77777777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25" w:author="Gabriel Acatrinei" w:date="2017-09-18T11:01:00Z">
              <w:r>
                <w:rPr>
                  <w:rFonts w:ascii="Trebuchet MS" w:eastAsia="Calibri" w:hAnsi="Trebuchet MS" w:cs="Times New Roman"/>
                  <w:color w:val="000000"/>
                </w:rPr>
                <w:t>26.</w:t>
              </w:r>
            </w:ins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E30CC2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commentRangeStart w:id="26"/>
            <w:ins w:id="27" w:author="Gabriel Acatrinei" w:date="2017-09-18T11:01:00Z">
              <w:r>
                <w:rPr>
                  <w:rFonts w:ascii="Trebuchet MS" w:hAnsi="Trebuchet MS" w:cs="Arial"/>
                  <w:iCs/>
                </w:rPr>
                <w:t>Bogza Oana I.I.</w:t>
              </w:r>
            </w:ins>
            <w:commentRangeEnd w:id="26"/>
            <w:ins w:id="28" w:author="Gabriel Acatrinei" w:date="2017-09-18T11:07:00Z">
              <w:r>
                <w:rPr>
                  <w:rStyle w:val="CommentReference"/>
                </w:rPr>
                <w:commentReference w:id="26"/>
              </w:r>
            </w:ins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6D51D5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ins w:id="29" w:author="Gabriel Acatrinei" w:date="2017-09-18T11:01:00Z">
              <w:r>
                <w:rPr>
                  <w:rFonts w:ascii="Trebuchet MS" w:eastAsia="Calibri" w:hAnsi="Trebuchet MS" w:cs="Times New Roman"/>
                  <w:color w:val="000000"/>
                </w:rPr>
                <w:t xml:space="preserve">Sediul social: sat Verseni, </w:t>
              </w:r>
              <w:r w:rsidRPr="0060192D">
                <w:rPr>
                  <w:rFonts w:ascii="Trebuchet MS" w:eastAsia="Calibri" w:hAnsi="Trebuchet MS" w:cs="Times New Roman"/>
                </w:rPr>
                <w:t xml:space="preserve">com. </w:t>
              </w:r>
              <w:r w:rsidRPr="0060192D">
                <w:rPr>
                  <w:rFonts w:ascii="Trebuchet MS" w:hAnsi="Trebuchet MS" w:cs="Arial"/>
                </w:rPr>
                <w:t>Miroslovești</w:t>
              </w:r>
              <w:r w:rsidRPr="0060192D">
                <w:rPr>
                  <w:rFonts w:ascii="Trebuchet MS" w:eastAsia="Calibri" w:hAnsi="Trebuchet MS" w:cs="Times New Roman"/>
                </w:rPr>
                <w:t>, jud. Iași</w:t>
              </w:r>
            </w:ins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E92CD4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ins w:id="30" w:author="Gabriel Acatrinei" w:date="2017-09-18T11:01:00Z">
              <w:r w:rsidRPr="0060192D">
                <w:rPr>
                  <w:rFonts w:ascii="Trebuchet MS" w:eastAsia="Calibri" w:hAnsi="Trebuchet MS" w:cs="Times New Roman"/>
                  <w:color w:val="000000"/>
                </w:rPr>
                <w:t>Crest</w:t>
              </w:r>
              <w:r>
                <w:rPr>
                  <w:rFonts w:ascii="Trebuchet MS" w:eastAsia="Calibri" w:hAnsi="Trebuchet MS" w:cs="Times New Roman"/>
                  <w:color w:val="000000"/>
                </w:rPr>
                <w:t>erea ovinelor si caprinelor -0145</w:t>
              </w:r>
            </w:ins>
          </w:p>
        </w:tc>
      </w:tr>
      <w:tr w:rsidR="00272034" w:rsidRPr="0060192D" w14:paraId="19A86499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FA8AB6" w14:textId="77777777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31" w:author="Gabriel Acatrinei" w:date="2017-09-18T11:01:00Z">
              <w:r>
                <w:rPr>
                  <w:rFonts w:ascii="Trebuchet MS" w:eastAsia="Calibri" w:hAnsi="Trebuchet MS" w:cs="Times New Roman"/>
                  <w:color w:val="000000"/>
                </w:rPr>
                <w:lastRenderedPageBreak/>
                <w:t>27.</w:t>
              </w:r>
            </w:ins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A86818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commentRangeStart w:id="32"/>
            <w:ins w:id="33" w:author="Gabriel Acatrinei" w:date="2017-09-18T11:01:00Z">
              <w:r>
                <w:rPr>
                  <w:rFonts w:ascii="Trebuchet MS" w:hAnsi="Trebuchet MS" w:cs="Arial"/>
                  <w:iCs/>
                </w:rPr>
                <w:t>Grigore Daniel-Emil I.I.</w:t>
              </w:r>
            </w:ins>
            <w:commentRangeEnd w:id="32"/>
            <w:ins w:id="34" w:author="Gabriel Acatrinei" w:date="2017-09-18T11:07:00Z">
              <w:r>
                <w:rPr>
                  <w:rStyle w:val="CommentReference"/>
                </w:rPr>
                <w:commentReference w:id="32"/>
              </w:r>
            </w:ins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AE43DA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ins w:id="35" w:author="Gabriel Acatrinei" w:date="2017-09-18T11:01:00Z">
              <w:r>
                <w:rPr>
                  <w:rFonts w:ascii="Trebuchet MS" w:eastAsia="Calibri" w:hAnsi="Trebuchet MS" w:cs="Times New Roman"/>
                  <w:color w:val="000000"/>
                </w:rPr>
                <w:t>Sediul social: comuna Stolniceni-Prajescu, judetul Iasi</w:t>
              </w:r>
            </w:ins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6DC195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ins w:id="36" w:author="Gabriel Acatrinei" w:date="2017-09-18T11:01:00Z">
              <w:r>
                <w:rPr>
                  <w:rFonts w:ascii="Trebuchet MS" w:eastAsia="Calibri" w:hAnsi="Trebuchet MS" w:cs="Times New Roman"/>
                  <w:color w:val="000000"/>
                </w:rPr>
                <w:t>Cultivarea cerealelor (exclusiv orez), plantelor leguminoase si a plantelor producatoare de seminte oleaginoase - 0111</w:t>
              </w:r>
            </w:ins>
          </w:p>
        </w:tc>
      </w:tr>
      <w:tr w:rsidR="00272034" w:rsidRPr="0060192D" w14:paraId="6105B5F8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27F19C" w14:textId="77777777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37" w:author="Gabriel Acatrinei" w:date="2017-09-18T11:01:00Z">
              <w:r>
                <w:rPr>
                  <w:rFonts w:ascii="Trebuchet MS" w:eastAsia="Calibri" w:hAnsi="Trebuchet MS" w:cs="Times New Roman"/>
                  <w:color w:val="000000"/>
                </w:rPr>
                <w:t>28.</w:t>
              </w:r>
            </w:ins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6CD812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commentRangeStart w:id="38"/>
            <w:ins w:id="39" w:author="Gabriel Acatrinei" w:date="2017-09-18T11:01:00Z">
              <w:r>
                <w:rPr>
                  <w:rFonts w:ascii="Trebuchet MS" w:hAnsi="Trebuchet MS" w:cs="Arial"/>
                  <w:iCs/>
                </w:rPr>
                <w:t>Cooperativa Agricola de Gradul I Cristestii Moldovei</w:t>
              </w:r>
            </w:ins>
            <w:commentRangeEnd w:id="38"/>
            <w:ins w:id="40" w:author="Gabriel Acatrinei" w:date="2017-09-18T11:07:00Z">
              <w:r>
                <w:rPr>
                  <w:rStyle w:val="CommentReference"/>
                </w:rPr>
                <w:commentReference w:id="38"/>
              </w:r>
            </w:ins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A01AF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ins w:id="41" w:author="Gabriel Acatrinei" w:date="2017-09-18T11:01:00Z">
              <w:r>
                <w:rPr>
                  <w:rFonts w:ascii="Trebuchet MS" w:eastAsia="Calibri" w:hAnsi="Trebuchet MS" w:cs="Times New Roman"/>
                  <w:color w:val="000000"/>
                </w:rPr>
                <w:t>Sediul social: comuna Cristesti, judetul Iasi</w:t>
              </w:r>
            </w:ins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0F5391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ins w:id="42" w:author="Gabriel Acatrinei" w:date="2017-09-18T11:01:00Z">
              <w:r>
                <w:rPr>
                  <w:rFonts w:ascii="Trebuchet MS" w:eastAsia="Calibri" w:hAnsi="Trebuchet MS" w:cs="Times New Roman"/>
                  <w:color w:val="000000"/>
                </w:rPr>
                <w:t>Cresterea bovinelor de lapte -0141</w:t>
              </w:r>
            </w:ins>
          </w:p>
        </w:tc>
      </w:tr>
      <w:tr w:rsidR="00272034" w:rsidRPr="0060192D" w14:paraId="6F882734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22D232" w14:textId="77777777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43" w:author="Gabriel Acatrinei" w:date="2017-09-18T11:01:00Z">
              <w:r>
                <w:rPr>
                  <w:rFonts w:ascii="Trebuchet MS" w:eastAsia="Calibri" w:hAnsi="Trebuchet MS" w:cs="Times New Roman"/>
                  <w:color w:val="000000"/>
                </w:rPr>
                <w:t>29.</w:t>
              </w:r>
            </w:ins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E69F9B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commentRangeStart w:id="44"/>
            <w:ins w:id="45" w:author="Gabriel Acatrinei" w:date="2017-09-18T11:01:00Z">
              <w:r>
                <w:rPr>
                  <w:rFonts w:ascii="Trebuchet MS" w:hAnsi="Trebuchet MS" w:cs="Arial"/>
                  <w:iCs/>
                </w:rPr>
                <w:t>Cooperativa Agricola de Gradul I Stejarul Miroslovesti</w:t>
              </w:r>
            </w:ins>
            <w:commentRangeEnd w:id="44"/>
            <w:ins w:id="46" w:author="Gabriel Acatrinei" w:date="2017-09-18T11:07:00Z">
              <w:r>
                <w:rPr>
                  <w:rStyle w:val="CommentReference"/>
                </w:rPr>
                <w:commentReference w:id="44"/>
              </w:r>
            </w:ins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85D62C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ins w:id="47" w:author="Gabriel Acatrinei" w:date="2017-09-18T11:01:00Z">
              <w:r w:rsidRPr="0060192D">
                <w:rPr>
                  <w:rFonts w:ascii="Trebuchet MS" w:eastAsia="Calibri" w:hAnsi="Trebuchet MS" w:cs="Times New Roman"/>
                </w:rPr>
                <w:t xml:space="preserve">Sediul social: sat </w:t>
              </w:r>
              <w:r w:rsidRPr="0060192D">
                <w:rPr>
                  <w:rFonts w:ascii="Trebuchet MS" w:hAnsi="Trebuchet MS" w:cs="Arial"/>
                </w:rPr>
                <w:t>Miroslovești</w:t>
              </w:r>
              <w:r w:rsidRPr="0060192D">
                <w:rPr>
                  <w:rFonts w:ascii="Trebuchet MS" w:eastAsia="Calibri" w:hAnsi="Trebuchet MS" w:cs="Times New Roman"/>
                </w:rPr>
                <w:t xml:space="preserve">, com. </w:t>
              </w:r>
              <w:r w:rsidRPr="0060192D">
                <w:rPr>
                  <w:rFonts w:ascii="Trebuchet MS" w:hAnsi="Trebuchet MS" w:cs="Arial"/>
                </w:rPr>
                <w:t>Miroslovești</w:t>
              </w:r>
              <w:r w:rsidRPr="0060192D">
                <w:rPr>
                  <w:rFonts w:ascii="Trebuchet MS" w:eastAsia="Calibri" w:hAnsi="Trebuchet MS" w:cs="Times New Roman"/>
                </w:rPr>
                <w:t>, jud. Iași</w:t>
              </w:r>
            </w:ins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764028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ins w:id="48" w:author="Gabriel Acatrinei" w:date="2017-09-18T11:01:00Z">
              <w:r>
                <w:rPr>
                  <w:rFonts w:ascii="Trebuchet MS" w:eastAsia="Calibri" w:hAnsi="Trebuchet MS" w:cs="Times New Roman"/>
                  <w:color w:val="000000"/>
                </w:rPr>
                <w:t>Cultivarea cerealelor (exclusiv orez), plantelor leguminoase si a plantelor producatoare de seminte oleaginoase - 0111</w:t>
              </w:r>
            </w:ins>
          </w:p>
        </w:tc>
      </w:tr>
      <w:tr w:rsidR="00272034" w:rsidRPr="0060192D" w14:paraId="3EEA0881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54EC93" w14:textId="77777777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49" w:author="Gabriel Acatrinei" w:date="2017-09-18T11:01:00Z">
              <w:r>
                <w:rPr>
                  <w:rFonts w:ascii="Trebuchet MS" w:eastAsia="Calibri" w:hAnsi="Trebuchet MS" w:cs="Times New Roman"/>
                  <w:color w:val="000000"/>
                </w:rPr>
                <w:t>30.</w:t>
              </w:r>
            </w:ins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04B8D1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commentRangeStart w:id="50"/>
            <w:ins w:id="51" w:author="Gabriel Acatrinei" w:date="2017-09-18T11:01:00Z">
              <w:r>
                <w:rPr>
                  <w:rFonts w:ascii="Trebuchet MS" w:hAnsi="Trebuchet MS" w:cs="Arial"/>
                  <w:iCs/>
                </w:rPr>
                <w:t>Apetri Catalin – Iulian</w:t>
              </w:r>
            </w:ins>
            <w:commentRangeEnd w:id="50"/>
            <w:ins w:id="52" w:author="Gabriel Acatrinei" w:date="2017-09-18T11:07:00Z">
              <w:r>
                <w:rPr>
                  <w:rStyle w:val="CommentReference"/>
                </w:rPr>
                <w:commentReference w:id="50"/>
              </w:r>
            </w:ins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32F59A" w14:textId="77777777" w:rsidR="00272034" w:rsidRPr="00FC5D1E" w:rsidRDefault="00272034" w:rsidP="00272034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ins w:id="53" w:author="Gabriel Acatrinei" w:date="2017-09-18T11:01:00Z">
              <w:r w:rsidRPr="00FC5D1E">
                <w:rPr>
                  <w:rFonts w:ascii="Trebuchet MS" w:eastAsia="Calibri" w:hAnsi="Trebuchet MS" w:cs="Times New Roman"/>
                  <w:color w:val="000000"/>
                </w:rPr>
                <w:t>sat Homita, comuna Cristesti, judetul Iasi</w:t>
              </w:r>
            </w:ins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050052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</w:p>
        </w:tc>
      </w:tr>
      <w:tr w:rsidR="00272034" w:rsidRPr="0060192D" w14:paraId="461C90EC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5517FA" w14:textId="77777777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54" w:author="Gabriel Acatrinei" w:date="2017-09-18T11:01:00Z">
              <w:r>
                <w:rPr>
                  <w:rFonts w:ascii="Trebuchet MS" w:eastAsia="Calibri" w:hAnsi="Trebuchet MS" w:cs="Times New Roman"/>
                  <w:color w:val="000000"/>
                </w:rPr>
                <w:t>31.</w:t>
              </w:r>
            </w:ins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85A6DD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commentRangeStart w:id="55"/>
            <w:ins w:id="56" w:author="Gabriel Acatrinei" w:date="2017-09-18T11:01:00Z">
              <w:r>
                <w:rPr>
                  <w:rFonts w:ascii="Trebuchet MS" w:hAnsi="Trebuchet MS" w:cs="Arial"/>
                  <w:iCs/>
                </w:rPr>
                <w:t>Matasaru Victor</w:t>
              </w:r>
            </w:ins>
            <w:commentRangeEnd w:id="55"/>
            <w:ins w:id="57" w:author="Gabriel Acatrinei" w:date="2017-09-18T11:07:00Z">
              <w:r>
                <w:rPr>
                  <w:rStyle w:val="CommentReference"/>
                </w:rPr>
                <w:commentReference w:id="55"/>
              </w:r>
            </w:ins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5F4C58" w14:textId="77777777" w:rsidR="00272034" w:rsidRPr="00FC5D1E" w:rsidRDefault="00272034" w:rsidP="00272034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ins w:id="58" w:author="Gabriel Acatrinei" w:date="2017-09-18T11:01:00Z">
              <w:r>
                <w:rPr>
                  <w:rFonts w:ascii="Trebuchet MS" w:eastAsia="Calibri" w:hAnsi="Trebuchet MS" w:cs="Times New Roman"/>
                  <w:color w:val="000000"/>
                </w:rPr>
                <w:t>comuna Motca, judetul Iasi</w:t>
              </w:r>
            </w:ins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00A090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</w:p>
        </w:tc>
      </w:tr>
      <w:tr w:rsidR="00272034" w:rsidRPr="0060192D" w14:paraId="39794273" w14:textId="77777777" w:rsidTr="00D511C6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0F09B0E" w14:textId="77777777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PONDEREA PARTENERILOR PRIVATI</w:t>
            </w:r>
            <w:r>
              <w:rPr>
                <w:rFonts w:ascii="Trebuchet MS" w:eastAsia="Calibri" w:hAnsi="Trebuchet MS" w:cs="Times New Roman"/>
                <w:b/>
                <w:color w:val="000000"/>
              </w:rPr>
              <w:t xml:space="preserve"> DIN TOTAL PARTENERIAT 73,33</w:t>
            </w: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%</w:t>
            </w:r>
          </w:p>
        </w:tc>
      </w:tr>
    </w:tbl>
    <w:p w14:paraId="7BF711DC" w14:textId="77777777" w:rsidR="00D511C6" w:rsidRPr="0060192D" w:rsidRDefault="00D511C6" w:rsidP="0060192D">
      <w:pPr>
        <w:rPr>
          <w:rFonts w:ascii="Trebuchet MS" w:hAnsi="Trebuchet MS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2693"/>
        <w:gridCol w:w="3402"/>
      </w:tblGrid>
      <w:tr w:rsidR="00F31E7C" w:rsidRPr="0060192D" w14:paraId="3A79DEA6" w14:textId="77777777" w:rsidTr="00D511C6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0752E31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SOCIETATE CIVILĂ (ONG)</w:t>
            </w:r>
          </w:p>
        </w:tc>
      </w:tr>
      <w:tr w:rsidR="00F31E7C" w:rsidRPr="0060192D" w14:paraId="1A22E4F4" w14:textId="77777777" w:rsidTr="00B03A55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05F5FC4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5E9DDC3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Denumire partener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7ED498C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Sediul social/sediul secundar/punct de lucru/sucursală/filială (localitate)</w:t>
            </w:r>
            <w:r w:rsidRPr="0060192D">
              <w:rPr>
                <w:rStyle w:val="FootnoteReference"/>
                <w:rFonts w:ascii="Trebuchet MS" w:hAnsi="Trebuchet MS"/>
                <w:b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52B532D" w14:textId="77777777" w:rsidR="00F31E7C" w:rsidRPr="0060192D" w:rsidRDefault="00F31E7C" w:rsidP="0060192D">
            <w:pPr>
              <w:spacing w:after="0"/>
              <w:ind w:right="319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Obiect de activitate</w:t>
            </w:r>
            <w:r w:rsidRPr="0060192D">
              <w:rPr>
                <w:rStyle w:val="FootnoteReference"/>
                <w:rFonts w:ascii="Trebuchet MS" w:eastAsia="Calibri" w:hAnsi="Trebuchet MS" w:cs="Times New Roman"/>
                <w:b/>
                <w:color w:val="000000"/>
              </w:rPr>
              <w:footnoteReference w:id="2"/>
            </w:r>
          </w:p>
        </w:tc>
      </w:tr>
      <w:tr w:rsidR="000A557D" w:rsidRPr="0060192D" w14:paraId="41BDBD9D" w14:textId="77777777" w:rsidTr="00B03A55">
        <w:trPr>
          <w:trHeight w:val="3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62501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7254" w14:textId="77777777" w:rsidR="00F31E7C" w:rsidRPr="0060192D" w:rsidRDefault="00196263" w:rsidP="0060192D">
            <w:pPr>
              <w:spacing w:after="0"/>
              <w:jc w:val="center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hAnsi="Trebuchet MS"/>
              </w:rPr>
              <w:t>Asociația „</w:t>
            </w:r>
            <w:r w:rsidR="00D511C6" w:rsidRPr="0060192D">
              <w:rPr>
                <w:rFonts w:ascii="Trebuchet MS" w:hAnsi="Trebuchet MS"/>
              </w:rPr>
              <w:t>Gipsy Eye”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C79F" w14:textId="77777777" w:rsidR="00F31E7C" w:rsidRPr="0060192D" w:rsidRDefault="00196263" w:rsidP="0060192D">
            <w:pPr>
              <w:spacing w:after="0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Brătești, com. Stolniceni-Prăjescu, jud. Iași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070F" w14:textId="77777777" w:rsidR="00F31E7C" w:rsidRPr="0060192D" w:rsidRDefault="002E36AA" w:rsidP="0060192D">
            <w:pPr>
              <w:spacing w:after="0"/>
              <w:rPr>
                <w:rFonts w:ascii="Trebuchet MS" w:eastAsia="Calibri" w:hAnsi="Trebuchet MS" w:cs="Times New Roman"/>
                <w:highlight w:val="green"/>
              </w:rPr>
            </w:pPr>
            <w:r w:rsidRPr="0060192D">
              <w:rPr>
                <w:rFonts w:ascii="Trebuchet MS" w:eastAsia="Calibri" w:hAnsi="Trebuchet MS" w:cs="Times New Roman"/>
                <w:highlight w:val="green"/>
              </w:rPr>
              <w:t>-integrarea socio-economica a cetatenilor romani de etnie roma;</w:t>
            </w:r>
          </w:p>
          <w:p w14:paraId="4682C4A8" w14:textId="77777777" w:rsidR="002E36AA" w:rsidRPr="0060192D" w:rsidRDefault="002E36AA" w:rsidP="0060192D">
            <w:pPr>
              <w:spacing w:after="0"/>
              <w:rPr>
                <w:rFonts w:ascii="Trebuchet MS" w:eastAsia="Calibri" w:hAnsi="Trebuchet MS" w:cs="Times New Roman"/>
                <w:highlight w:val="green"/>
              </w:rPr>
            </w:pPr>
            <w:r w:rsidRPr="0060192D">
              <w:rPr>
                <w:rFonts w:ascii="Trebuchet MS" w:eastAsia="Calibri" w:hAnsi="Trebuchet MS" w:cs="Times New Roman"/>
                <w:highlight w:val="green"/>
              </w:rPr>
              <w:t>-sprijinirea copiilor defavorizați aparținând etniei rome;</w:t>
            </w:r>
          </w:p>
          <w:p w14:paraId="21BF44C3" w14:textId="77777777" w:rsidR="002E36AA" w:rsidRPr="0060192D" w:rsidRDefault="002E36AA" w:rsidP="0060192D">
            <w:pPr>
              <w:spacing w:after="0"/>
              <w:rPr>
                <w:rFonts w:ascii="Trebuchet MS" w:eastAsia="Calibri" w:hAnsi="Trebuchet MS" w:cs="Times New Roman"/>
                <w:highlight w:val="green"/>
              </w:rPr>
            </w:pPr>
            <w:r w:rsidRPr="0060192D">
              <w:rPr>
                <w:rFonts w:ascii="Trebuchet MS" w:eastAsia="Calibri" w:hAnsi="Trebuchet MS" w:cs="Times New Roman"/>
                <w:highlight w:val="green"/>
              </w:rPr>
              <w:t>-</w:t>
            </w:r>
            <w:r w:rsidRPr="0060192D">
              <w:rPr>
                <w:rFonts w:ascii="Trebuchet MS" w:hAnsi="Trebuchet MS"/>
                <w:highlight w:val="green"/>
              </w:rPr>
              <w:t>integrarea femeii rome în societate.</w:t>
            </w:r>
          </w:p>
        </w:tc>
      </w:tr>
      <w:tr w:rsidR="00DB7A2A" w:rsidRPr="0060192D" w14:paraId="096886FE" w14:textId="77777777" w:rsidTr="00B03A55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00288" w14:textId="77777777" w:rsidR="00DB7A2A" w:rsidRPr="0060192D" w:rsidRDefault="00DB7A2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F4B9" w14:textId="77777777" w:rsidR="00DB7A2A" w:rsidRPr="0060192D" w:rsidRDefault="00196263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Asociația Pro Sănătate-Mediu-Educație-Cultura (Pro S.M.E.C.)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2477" w14:textId="77777777" w:rsidR="00DB7A2A" w:rsidRPr="0060192D" w:rsidRDefault="0019626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B91C" w14:textId="77777777" w:rsidR="00DB7A2A" w:rsidRPr="0060192D" w:rsidRDefault="002E36AA" w:rsidP="0060192D">
            <w:pPr>
              <w:spacing w:after="0"/>
              <w:rPr>
                <w:rFonts w:ascii="Trebuchet MS" w:hAnsi="Trebuchet MS"/>
                <w:highlight w:val="green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  <w:highlight w:val="green"/>
              </w:rPr>
              <w:t>-</w:t>
            </w:r>
            <w:r w:rsidRPr="0060192D">
              <w:rPr>
                <w:rFonts w:ascii="Trebuchet MS" w:hAnsi="Trebuchet MS"/>
                <w:highlight w:val="green"/>
              </w:rPr>
              <w:t>in domeniul incluziunii romilor;</w:t>
            </w:r>
          </w:p>
          <w:p w14:paraId="17E30C6A" w14:textId="77777777" w:rsidR="002E36AA" w:rsidRPr="0060192D" w:rsidRDefault="002E36AA" w:rsidP="0060192D">
            <w:pPr>
              <w:spacing w:after="0"/>
              <w:rPr>
                <w:rFonts w:ascii="Trebuchet MS" w:hAnsi="Trebuchet MS"/>
                <w:highlight w:val="green"/>
              </w:rPr>
            </w:pPr>
            <w:r w:rsidRPr="0060192D">
              <w:rPr>
                <w:rFonts w:ascii="Trebuchet MS" w:hAnsi="Trebuchet MS"/>
                <w:highlight w:val="green"/>
              </w:rPr>
              <w:t>-in domeniul sprijinirii tineretului;</w:t>
            </w:r>
          </w:p>
          <w:p w14:paraId="7C5FFC8C" w14:textId="77777777" w:rsidR="002E36AA" w:rsidRPr="0060192D" w:rsidRDefault="002E36AA" w:rsidP="0060192D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green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  <w:highlight w:val="green"/>
              </w:rPr>
              <w:t>-</w:t>
            </w:r>
            <w:r w:rsidRPr="0060192D">
              <w:rPr>
                <w:rFonts w:ascii="Trebuchet MS" w:hAnsi="Trebuchet MS"/>
                <w:highlight w:val="green"/>
              </w:rPr>
              <w:t>in domeniul protecției mediului</w:t>
            </w:r>
          </w:p>
        </w:tc>
      </w:tr>
      <w:tr w:rsidR="00DB7A2A" w:rsidRPr="0060192D" w14:paraId="05CCFE78" w14:textId="77777777" w:rsidTr="00B03A55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62C4" w14:textId="77777777" w:rsidR="00DB7A2A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BE4A" w14:textId="77777777" w:rsidR="00DB7A2A" w:rsidRPr="0060192D" w:rsidRDefault="002E36A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Asociația crescătorilor de animale și produse agricole a comunei Moțca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E27E" w14:textId="77777777" w:rsidR="00DB7A2A" w:rsidRPr="0060192D" w:rsidRDefault="0019626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CBCC" w14:textId="77777777" w:rsidR="00DB7A2A" w:rsidRPr="0060192D" w:rsidRDefault="002E36AA" w:rsidP="0060192D">
            <w:pPr>
              <w:spacing w:after="0"/>
              <w:rPr>
                <w:rFonts w:ascii="Trebuchet MS" w:hAnsi="Trebuchet MS"/>
                <w:highlight w:val="green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  <w:highlight w:val="green"/>
              </w:rPr>
              <w:t>-</w:t>
            </w:r>
            <w:r w:rsidRPr="0060192D">
              <w:rPr>
                <w:rFonts w:ascii="Trebuchet MS" w:hAnsi="Trebuchet MS"/>
                <w:highlight w:val="green"/>
              </w:rPr>
              <w:t>protecția, conservarea și ameliorarea mediului;</w:t>
            </w:r>
          </w:p>
          <w:p w14:paraId="780C2AA5" w14:textId="77777777" w:rsidR="002E36AA" w:rsidRPr="0060192D" w:rsidRDefault="002E36AA" w:rsidP="0060192D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green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  <w:highlight w:val="green"/>
              </w:rPr>
              <w:t>-</w:t>
            </w:r>
            <w:r w:rsidRPr="0060192D">
              <w:rPr>
                <w:rFonts w:ascii="Trebuchet MS" w:hAnsi="Trebuchet MS"/>
                <w:highlight w:val="green"/>
              </w:rPr>
              <w:t xml:space="preserve">cresterea, ameliorarea si valorificarea produselor rezultate din cresterea ovinelor, bovinelor, caprinelor si a altor </w:t>
            </w:r>
            <w:r w:rsidRPr="0060192D">
              <w:rPr>
                <w:rFonts w:ascii="Trebuchet MS" w:hAnsi="Trebuchet MS"/>
                <w:highlight w:val="green"/>
              </w:rPr>
              <w:lastRenderedPageBreak/>
              <w:t>animale precum si productia culturilor agricole si a produselor agricole.</w:t>
            </w:r>
          </w:p>
        </w:tc>
      </w:tr>
      <w:tr w:rsidR="006F3615" w14:paraId="5D1937F7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4B0542" w14:textId="77777777" w:rsidR="006F3615" w:rsidRDefault="006F3615" w:rsidP="006F3615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ins w:id="59" w:author="Gabriel Acatrinei" w:date="2017-09-18T11:02:00Z">
              <w:r>
                <w:rPr>
                  <w:rFonts w:ascii="Trebuchet MS" w:eastAsia="Calibri" w:hAnsi="Trebuchet MS" w:cs="Times New Roman"/>
                  <w:color w:val="000000"/>
                </w:rPr>
                <w:lastRenderedPageBreak/>
                <w:t>4.</w:t>
              </w:r>
            </w:ins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156946" w14:textId="77777777" w:rsidR="006F3615" w:rsidRDefault="006F3615" w:rsidP="006F3615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commentRangeStart w:id="60"/>
            <w:ins w:id="61" w:author="Gabriel Acatrinei" w:date="2017-09-18T11:02:00Z">
              <w:r>
                <w:rPr>
                  <w:rFonts w:ascii="Trebuchet MS" w:hAnsi="Trebuchet MS" w:cs="Arial"/>
                  <w:iCs/>
                </w:rPr>
                <w:t>Asociatia crescatorilor de animale din comuna Motca</w:t>
              </w:r>
            </w:ins>
            <w:commentRangeEnd w:id="60"/>
            <w:ins w:id="62" w:author="Gabriel Acatrinei" w:date="2017-09-18T11:08:00Z">
              <w:r>
                <w:rPr>
                  <w:rStyle w:val="CommentReference"/>
                </w:rPr>
                <w:commentReference w:id="60"/>
              </w:r>
            </w:ins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749A63" w14:textId="77777777" w:rsidR="006F3615" w:rsidRDefault="006F3615" w:rsidP="006F3615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ins w:id="63" w:author="Gabriel Acatrinei" w:date="2017-09-18T11:02:00Z">
              <w:r>
                <w:rPr>
                  <w:rFonts w:ascii="Trebuchet MS" w:eastAsia="Calibri" w:hAnsi="Trebuchet MS" w:cs="Times New Roman"/>
                  <w:color w:val="000000"/>
                </w:rPr>
                <w:t>Sediul social: sat Boureni, comuna Motca</w:t>
              </w:r>
            </w:ins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53C0D3" w14:textId="77777777" w:rsidR="006F3615" w:rsidRDefault="006F3615" w:rsidP="006F3615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ins w:id="64" w:author="Gabriel Acatrinei" w:date="2017-09-18T11:02:00Z">
              <w:r>
                <w:rPr>
                  <w:rFonts w:ascii="Trebuchet MS" w:eastAsia="Calibri" w:hAnsi="Trebuchet MS" w:cs="Times New Roman"/>
                  <w:color w:val="000000"/>
                </w:rPr>
                <w:t>Cresterea animalelor</w:t>
              </w:r>
            </w:ins>
          </w:p>
        </w:tc>
      </w:tr>
      <w:tr w:rsidR="006F3615" w:rsidRPr="0060192D" w14:paraId="7C09F54E" w14:textId="77777777" w:rsidTr="00B03A55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EC5A" w14:textId="77777777" w:rsidR="006F3615" w:rsidRPr="0060192D" w:rsidRDefault="006F3615" w:rsidP="006F3615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0892" w14:textId="77777777" w:rsidR="006F3615" w:rsidRPr="0060192D" w:rsidRDefault="006F3615" w:rsidP="006F3615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94A4" w14:textId="77777777" w:rsidR="006F3615" w:rsidRPr="0060192D" w:rsidRDefault="006F3615" w:rsidP="006F3615">
            <w:pPr>
              <w:spacing w:after="0"/>
              <w:rPr>
                <w:rFonts w:ascii="Trebuchet MS" w:eastAsia="Calibri" w:hAnsi="Trebuchet MS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3BFC" w14:textId="77777777" w:rsidR="006F3615" w:rsidRPr="0060192D" w:rsidRDefault="006F3615" w:rsidP="006F3615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green"/>
              </w:rPr>
            </w:pPr>
          </w:p>
        </w:tc>
      </w:tr>
      <w:tr w:rsidR="006F3615" w:rsidRPr="0060192D" w14:paraId="2502F76F" w14:textId="77777777" w:rsidTr="004D0055">
        <w:trPr>
          <w:trHeight w:val="249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514AB79" w14:textId="77777777" w:rsidR="006F3615" w:rsidRPr="0060192D" w:rsidRDefault="006F3615" w:rsidP="006F3615">
            <w:pPr>
              <w:pStyle w:val="NoSpacing"/>
              <w:spacing w:line="276" w:lineRule="auto"/>
              <w:rPr>
                <w:rFonts w:ascii="Trebuchet MS" w:hAnsi="Trebuchet MS"/>
                <w:b/>
              </w:rPr>
            </w:pPr>
            <w:r w:rsidRPr="0060192D">
              <w:rPr>
                <w:rFonts w:ascii="Trebuchet MS" w:hAnsi="Trebuchet MS"/>
                <w:b/>
              </w:rPr>
              <w:t>PONDEREA PARTENERILOR – SOCIETATE CIVILĂ DIN TOTAL PARTENERIAT</w:t>
            </w:r>
            <w:r>
              <w:rPr>
                <w:rFonts w:ascii="Trebuchet MS" w:hAnsi="Trebuchet MS"/>
                <w:b/>
              </w:rPr>
              <w:t xml:space="preserve"> 10,00</w:t>
            </w:r>
            <w:r w:rsidRPr="0060192D">
              <w:rPr>
                <w:rFonts w:ascii="Trebuchet MS" w:hAnsi="Trebuchet MS"/>
                <w:b/>
              </w:rPr>
              <w:t>%</w:t>
            </w:r>
          </w:p>
        </w:tc>
      </w:tr>
    </w:tbl>
    <w:p w14:paraId="7DDB12D2" w14:textId="77777777" w:rsidR="00D511C6" w:rsidRPr="0060192D" w:rsidRDefault="00D511C6" w:rsidP="0060192D">
      <w:pPr>
        <w:rPr>
          <w:rFonts w:ascii="Trebuchet MS" w:hAnsi="Trebuchet MS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77"/>
        <w:gridCol w:w="3693"/>
        <w:gridCol w:w="2693"/>
      </w:tblGrid>
      <w:tr w:rsidR="00BD51B1" w:rsidRPr="0060192D" w14:paraId="0D9C41F5" w14:textId="77777777" w:rsidTr="00D511C6">
        <w:trPr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86DF6A7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PERSOANE FIZICE RELEVANTE</w:t>
            </w:r>
          </w:p>
        </w:tc>
      </w:tr>
      <w:tr w:rsidR="00BD51B1" w:rsidRPr="0060192D" w14:paraId="35A5510E" w14:textId="77777777" w:rsidTr="0060192D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E9B0CF3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D4CA1EA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Nume și prenume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FEC6D77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Domiciliu</w:t>
            </w:r>
            <w:r w:rsidRPr="0060192D">
              <w:rPr>
                <w:rStyle w:val="FootnoteReference"/>
                <w:rFonts w:ascii="Trebuchet MS" w:hAnsi="Trebuchet MS"/>
                <w:b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C3057CF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Domeniu de activitate relevant în raport cu SDL</w:t>
            </w:r>
          </w:p>
        </w:tc>
      </w:tr>
      <w:tr w:rsidR="00BD51B1" w:rsidRPr="0060192D" w14:paraId="57785270" w14:textId="77777777" w:rsidTr="00CC1C6F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34A0C" w14:textId="77777777" w:rsidR="00BD51B1" w:rsidRPr="0060192D" w:rsidRDefault="00BD51B1" w:rsidP="0060192D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7E88" w14:textId="77777777" w:rsidR="00BD51B1" w:rsidRPr="0060192D" w:rsidRDefault="00BD51B1" w:rsidP="0060192D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--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0EE2" w14:textId="77777777" w:rsidR="00BD51B1" w:rsidRPr="0060192D" w:rsidRDefault="00BD51B1" w:rsidP="0060192D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--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C806" w14:textId="77777777" w:rsidR="00BD51B1" w:rsidRPr="0060192D" w:rsidRDefault="00BD51B1" w:rsidP="0060192D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--</w:t>
            </w:r>
          </w:p>
        </w:tc>
      </w:tr>
      <w:tr w:rsidR="00BD51B1" w:rsidRPr="0060192D" w14:paraId="0DADC94B" w14:textId="77777777" w:rsidTr="00D511C6">
        <w:trPr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DFF7EBC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PONDEREA PARTENERILOR – PERSOANE FIZICE RELEVANTE DIN TOTAL PARTENERIAT 0% (max. 5%)</w:t>
            </w:r>
          </w:p>
        </w:tc>
      </w:tr>
    </w:tbl>
    <w:p w14:paraId="5F0FF14D" w14:textId="77777777" w:rsidR="00DA76F1" w:rsidRPr="0060192D" w:rsidRDefault="00DA76F1" w:rsidP="00FC5D1E">
      <w:pPr>
        <w:contextualSpacing/>
        <w:jc w:val="both"/>
        <w:outlineLvl w:val="0"/>
        <w:rPr>
          <w:rFonts w:ascii="Trebuchet MS" w:eastAsia="Calibri" w:hAnsi="Trebuchet MS" w:cs="Times New Roman"/>
          <w:i/>
          <w:color w:val="000000"/>
        </w:rPr>
      </w:pPr>
    </w:p>
    <w:sectPr w:rsidR="00DA76F1" w:rsidRPr="0060192D" w:rsidSect="004D00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Gabriel Acatrinei" w:date="2017-09-18T11:16:00Z" w:initials="GA">
    <w:p w14:paraId="1B2D7937" w14:textId="3ED9390C" w:rsidR="00272034" w:rsidRDefault="00272034">
      <w:pPr>
        <w:pStyle w:val="CommentText"/>
      </w:pPr>
      <w:r>
        <w:rPr>
          <w:rStyle w:val="CommentReference"/>
        </w:rPr>
        <w:annotationRef/>
      </w:r>
      <w:r>
        <w:t>Cerere de retragere din Asociatia GAL „Codrii Pascanilor”</w:t>
      </w:r>
    </w:p>
  </w:comment>
  <w:comment w:id="8" w:author="Gabriel Acatrinei" w:date="2017-09-18T11:05:00Z" w:initials="GA">
    <w:p w14:paraId="31CA0111" w14:textId="77777777" w:rsidR="00272034" w:rsidRDefault="00272034">
      <w:pPr>
        <w:pStyle w:val="CommentText"/>
      </w:pPr>
      <w:r>
        <w:rPr>
          <w:rStyle w:val="CommentReference"/>
        </w:rPr>
        <w:annotationRef/>
      </w:r>
      <w:r>
        <w:t>Membru nou</w:t>
      </w:r>
    </w:p>
  </w:comment>
  <w:comment w:id="14" w:author="Gabriel Acatrinei" w:date="2017-09-18T11:07:00Z" w:initials="GA">
    <w:p w14:paraId="2D97B9E0" w14:textId="77777777" w:rsidR="00272034" w:rsidRDefault="00272034">
      <w:pPr>
        <w:pStyle w:val="CommentText"/>
      </w:pPr>
      <w:r>
        <w:rPr>
          <w:rStyle w:val="CommentReference"/>
        </w:rPr>
        <w:annotationRef/>
      </w:r>
      <w:r>
        <w:t xml:space="preserve">Membru </w:t>
      </w:r>
      <w:r>
        <w:t>nou</w:t>
      </w:r>
    </w:p>
  </w:comment>
  <w:comment w:id="20" w:author="Gabriel Acatrinei" w:date="2017-09-18T11:07:00Z" w:initials="GA">
    <w:p w14:paraId="30C291E7" w14:textId="77777777" w:rsidR="00272034" w:rsidRDefault="00272034">
      <w:pPr>
        <w:pStyle w:val="CommentText"/>
      </w:pPr>
      <w:r>
        <w:rPr>
          <w:rStyle w:val="CommentReference"/>
        </w:rPr>
        <w:annotationRef/>
      </w:r>
      <w:r>
        <w:t xml:space="preserve">Membru </w:t>
      </w:r>
      <w:r>
        <w:t>nou</w:t>
      </w:r>
    </w:p>
  </w:comment>
  <w:comment w:id="26" w:author="Gabriel Acatrinei" w:date="2017-09-18T11:07:00Z" w:initials="GA">
    <w:p w14:paraId="3364285B" w14:textId="77777777" w:rsidR="00272034" w:rsidRDefault="00272034">
      <w:pPr>
        <w:pStyle w:val="CommentText"/>
      </w:pPr>
      <w:r>
        <w:rPr>
          <w:rStyle w:val="CommentReference"/>
        </w:rPr>
        <w:annotationRef/>
      </w:r>
      <w:r>
        <w:t xml:space="preserve">Membru </w:t>
      </w:r>
      <w:r>
        <w:t>nou</w:t>
      </w:r>
    </w:p>
  </w:comment>
  <w:comment w:id="32" w:author="Gabriel Acatrinei" w:date="2017-09-18T11:07:00Z" w:initials="GA">
    <w:p w14:paraId="246CF1F1" w14:textId="77777777" w:rsidR="00272034" w:rsidRDefault="00272034">
      <w:pPr>
        <w:pStyle w:val="CommentText"/>
      </w:pPr>
      <w:r>
        <w:rPr>
          <w:rStyle w:val="CommentReference"/>
        </w:rPr>
        <w:annotationRef/>
      </w:r>
      <w:r>
        <w:t xml:space="preserve">Membru </w:t>
      </w:r>
      <w:r>
        <w:t>nou</w:t>
      </w:r>
    </w:p>
  </w:comment>
  <w:comment w:id="38" w:author="Gabriel Acatrinei" w:date="2017-09-18T11:07:00Z" w:initials="GA">
    <w:p w14:paraId="028A7DF3" w14:textId="77777777" w:rsidR="00272034" w:rsidRDefault="00272034">
      <w:pPr>
        <w:pStyle w:val="CommentText"/>
      </w:pPr>
      <w:r>
        <w:rPr>
          <w:rStyle w:val="CommentReference"/>
        </w:rPr>
        <w:annotationRef/>
      </w:r>
      <w:r>
        <w:t xml:space="preserve">Membru </w:t>
      </w:r>
      <w:r>
        <w:t>nou</w:t>
      </w:r>
    </w:p>
  </w:comment>
  <w:comment w:id="44" w:author="Gabriel Acatrinei" w:date="2017-09-18T11:07:00Z" w:initials="GA">
    <w:p w14:paraId="160E8D20" w14:textId="77777777" w:rsidR="00272034" w:rsidRDefault="00272034">
      <w:pPr>
        <w:pStyle w:val="CommentText"/>
      </w:pPr>
      <w:r>
        <w:rPr>
          <w:rStyle w:val="CommentReference"/>
        </w:rPr>
        <w:annotationRef/>
      </w:r>
      <w:r>
        <w:t xml:space="preserve">Membru </w:t>
      </w:r>
      <w:r>
        <w:t>nou</w:t>
      </w:r>
    </w:p>
  </w:comment>
  <w:comment w:id="50" w:author="Gabriel Acatrinei" w:date="2017-09-18T11:07:00Z" w:initials="GA">
    <w:p w14:paraId="4748C0CB" w14:textId="77777777" w:rsidR="00272034" w:rsidRDefault="00272034">
      <w:pPr>
        <w:pStyle w:val="CommentText"/>
      </w:pPr>
      <w:r>
        <w:rPr>
          <w:rStyle w:val="CommentReference"/>
        </w:rPr>
        <w:annotationRef/>
      </w:r>
      <w:r>
        <w:t xml:space="preserve">Membru </w:t>
      </w:r>
      <w:r>
        <w:t>nou</w:t>
      </w:r>
    </w:p>
  </w:comment>
  <w:comment w:id="55" w:author="Gabriel Acatrinei" w:date="2017-09-18T11:07:00Z" w:initials="GA">
    <w:p w14:paraId="4D19171E" w14:textId="77777777" w:rsidR="00272034" w:rsidRDefault="00272034">
      <w:pPr>
        <w:pStyle w:val="CommentText"/>
      </w:pPr>
      <w:r>
        <w:rPr>
          <w:rStyle w:val="CommentReference"/>
        </w:rPr>
        <w:annotationRef/>
      </w:r>
      <w:r>
        <w:t xml:space="preserve">Membru </w:t>
      </w:r>
      <w:r>
        <w:t>nou</w:t>
      </w:r>
    </w:p>
  </w:comment>
  <w:comment w:id="60" w:author="Gabriel Acatrinei" w:date="2017-09-18T11:08:00Z" w:initials="GA">
    <w:p w14:paraId="5698BEE7" w14:textId="77777777" w:rsidR="006F3615" w:rsidRDefault="006F3615">
      <w:pPr>
        <w:pStyle w:val="CommentText"/>
      </w:pPr>
      <w:r>
        <w:rPr>
          <w:rStyle w:val="CommentReference"/>
        </w:rPr>
        <w:annotationRef/>
      </w:r>
      <w:r>
        <w:t xml:space="preserve">Membru </w:t>
      </w:r>
      <w:r>
        <w:t>nou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B2D7937" w15:done="0"/>
  <w15:commentEx w15:paraId="31CA0111" w15:done="0"/>
  <w15:commentEx w15:paraId="2D97B9E0" w15:done="0"/>
  <w15:commentEx w15:paraId="30C291E7" w15:done="0"/>
  <w15:commentEx w15:paraId="3364285B" w15:done="0"/>
  <w15:commentEx w15:paraId="246CF1F1" w15:done="0"/>
  <w15:commentEx w15:paraId="028A7DF3" w15:done="0"/>
  <w15:commentEx w15:paraId="160E8D20" w15:done="0"/>
  <w15:commentEx w15:paraId="4748C0CB" w15:done="0"/>
  <w15:commentEx w15:paraId="4D19171E" w15:done="0"/>
  <w15:commentEx w15:paraId="5698BEE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82A7E" w14:textId="77777777" w:rsidR="00B24ED3" w:rsidRDefault="00B24ED3" w:rsidP="00DA76F1">
      <w:pPr>
        <w:spacing w:after="0" w:line="240" w:lineRule="auto"/>
      </w:pPr>
      <w:r>
        <w:separator/>
      </w:r>
    </w:p>
  </w:endnote>
  <w:endnote w:type="continuationSeparator" w:id="0">
    <w:p w14:paraId="488F7CBC" w14:textId="77777777" w:rsidR="00B24ED3" w:rsidRDefault="00B24ED3" w:rsidP="00DA7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D250C" w14:textId="77777777" w:rsidR="00B24ED3" w:rsidRDefault="00B24ED3" w:rsidP="00DA76F1">
      <w:pPr>
        <w:spacing w:after="0" w:line="240" w:lineRule="auto"/>
      </w:pPr>
      <w:r>
        <w:separator/>
      </w:r>
    </w:p>
  </w:footnote>
  <w:footnote w:type="continuationSeparator" w:id="0">
    <w:p w14:paraId="45CF50BD" w14:textId="77777777" w:rsidR="00B24ED3" w:rsidRDefault="00B24ED3" w:rsidP="00DA76F1">
      <w:pPr>
        <w:spacing w:after="0" w:line="240" w:lineRule="auto"/>
      </w:pPr>
      <w:r>
        <w:continuationSeparator/>
      </w:r>
    </w:p>
  </w:footnote>
  <w:footnote w:id="1">
    <w:p w14:paraId="2F4947AE" w14:textId="77777777" w:rsidR="00DA76F1" w:rsidRPr="00A84520" w:rsidDel="008F6C54" w:rsidRDefault="00DA76F1" w:rsidP="00074BB4">
      <w:pPr>
        <w:pStyle w:val="FootnoteText"/>
        <w:jc w:val="both"/>
        <w:rPr>
          <w:del w:id="0" w:author="Anca Vasilache" w:date="2016-01-12T13:32:00Z"/>
          <w:rFonts w:ascii="Trebuchet MS" w:hAnsi="Trebuchet MS"/>
          <w:sz w:val="18"/>
          <w:szCs w:val="18"/>
        </w:rPr>
      </w:pPr>
      <w:r w:rsidRPr="00A84520">
        <w:rPr>
          <w:rStyle w:val="FootnoteReference"/>
          <w:rFonts w:ascii="Trebuchet MS" w:hAnsi="Trebuchet MS"/>
          <w:sz w:val="18"/>
          <w:szCs w:val="18"/>
        </w:rPr>
        <w:footnoteRef/>
      </w:r>
      <w:r w:rsidRPr="00A84520">
        <w:rPr>
          <w:rFonts w:ascii="Trebuchet MS" w:hAnsi="Trebuchet MS"/>
          <w:sz w:val="18"/>
          <w:szCs w:val="18"/>
        </w:rPr>
        <w:t xml:space="preserve"> </w:t>
      </w:r>
      <w:r>
        <w:rPr>
          <w:rFonts w:ascii="Trebuchet MS" w:hAnsi="Trebuchet MS"/>
          <w:sz w:val="18"/>
          <w:szCs w:val="18"/>
        </w:rPr>
        <w:t>S</w:t>
      </w:r>
      <w:r w:rsidRPr="00A84520">
        <w:rPr>
          <w:rFonts w:ascii="Trebuchet MS" w:hAnsi="Trebuchet MS"/>
          <w:sz w:val="18"/>
          <w:szCs w:val="18"/>
        </w:rPr>
        <w:t xml:space="preserve">e va completa cu denumirea localității din teritoriul </w:t>
      </w:r>
      <w:r w:rsidRPr="008D2D67">
        <w:rPr>
          <w:rFonts w:ascii="Trebuchet MS" w:hAnsi="Trebuchet MS"/>
          <w:sz w:val="18"/>
          <w:szCs w:val="18"/>
        </w:rPr>
        <w:t>acoperit de parteneriat</w:t>
      </w:r>
      <w:r w:rsidRPr="00A84520">
        <w:rPr>
          <w:rFonts w:ascii="Trebuchet MS" w:hAnsi="Trebuchet MS"/>
          <w:sz w:val="18"/>
          <w:szCs w:val="18"/>
        </w:rPr>
        <w:t xml:space="preserve"> în care este înregistrat sediul/punctul de lucru/etc. Pentru partenerii care nu au sediu/punct de lucru/etc. în teritoriul </w:t>
      </w:r>
      <w:r w:rsidR="00074BB4">
        <w:rPr>
          <w:rFonts w:ascii="Trebuchet MS" w:hAnsi="Trebuchet MS"/>
          <w:sz w:val="18"/>
          <w:szCs w:val="18"/>
        </w:rPr>
        <w:t xml:space="preserve">acoperit de </w:t>
      </w:r>
      <w:r w:rsidRPr="008D2D67">
        <w:rPr>
          <w:rFonts w:ascii="Trebuchet MS" w:hAnsi="Trebuchet MS"/>
          <w:sz w:val="18"/>
          <w:szCs w:val="18"/>
        </w:rPr>
        <w:t>parteneriat</w:t>
      </w:r>
      <w:r w:rsidRPr="00A84520">
        <w:rPr>
          <w:rFonts w:ascii="Trebuchet MS" w:hAnsi="Trebuchet MS"/>
          <w:sz w:val="18"/>
          <w:szCs w:val="18"/>
        </w:rPr>
        <w:t xml:space="preserve"> se menționează localitatea și județul din afara teritoriului în care sunt înregistrați.</w:t>
      </w:r>
    </w:p>
  </w:footnote>
  <w:footnote w:id="2">
    <w:p w14:paraId="294FA82B" w14:textId="77777777" w:rsidR="00F31E7C" w:rsidRDefault="00F31E7C" w:rsidP="00074BB4">
      <w:pPr>
        <w:pStyle w:val="FootnoteText"/>
        <w:jc w:val="both"/>
      </w:pPr>
      <w:r w:rsidRPr="00A84520">
        <w:rPr>
          <w:rStyle w:val="FootnoteReference"/>
          <w:rFonts w:ascii="Trebuchet MS" w:hAnsi="Trebuchet MS"/>
          <w:sz w:val="18"/>
          <w:szCs w:val="18"/>
        </w:rPr>
        <w:footnoteRef/>
      </w:r>
      <w:r w:rsidRPr="00A84520">
        <w:rPr>
          <w:rFonts w:ascii="Trebuchet MS" w:hAnsi="Trebuchet MS"/>
          <w:sz w:val="18"/>
          <w:szCs w:val="18"/>
        </w:rPr>
        <w:t xml:space="preserve"> </w:t>
      </w:r>
      <w:r>
        <w:rPr>
          <w:rFonts w:ascii="Trebuchet MS" w:hAnsi="Trebuchet MS"/>
          <w:sz w:val="18"/>
          <w:szCs w:val="18"/>
        </w:rPr>
        <w:t>S</w:t>
      </w:r>
      <w:r w:rsidRPr="00A84520">
        <w:rPr>
          <w:rFonts w:ascii="Trebuchet MS" w:hAnsi="Trebuchet MS"/>
          <w:sz w:val="18"/>
          <w:szCs w:val="18"/>
        </w:rPr>
        <w:t>e va evidenția obiectul de activitate care reprezintă interesele unei minorități locale/interesele tinerilor/femeilor/ domeniul protecției mediului</w:t>
      </w:r>
      <w:r>
        <w:rPr>
          <w:rFonts w:ascii="Trebuchet MS" w:hAnsi="Trebuchet MS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B30E4"/>
    <w:multiLevelType w:val="hybridMultilevel"/>
    <w:tmpl w:val="00D2EF74"/>
    <w:lvl w:ilvl="0" w:tplc="329867D0">
      <w:start w:val="30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abriel Acatrinei">
    <w15:presenceInfo w15:providerId="Windows Live" w15:userId="0ed055895425e5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94C"/>
    <w:rsid w:val="00074BB4"/>
    <w:rsid w:val="000A1713"/>
    <w:rsid w:val="000A2A6A"/>
    <w:rsid w:val="000A557D"/>
    <w:rsid w:val="000A6C54"/>
    <w:rsid w:val="000D2F46"/>
    <w:rsid w:val="000D556E"/>
    <w:rsid w:val="000F429B"/>
    <w:rsid w:val="00102C48"/>
    <w:rsid w:val="00113E9E"/>
    <w:rsid w:val="00130A6D"/>
    <w:rsid w:val="00185807"/>
    <w:rsid w:val="00196263"/>
    <w:rsid w:val="001A4DAF"/>
    <w:rsid w:val="001C2C1A"/>
    <w:rsid w:val="001D1181"/>
    <w:rsid w:val="001F70BD"/>
    <w:rsid w:val="00214ED9"/>
    <w:rsid w:val="00272034"/>
    <w:rsid w:val="00285023"/>
    <w:rsid w:val="002B428F"/>
    <w:rsid w:val="002B49CD"/>
    <w:rsid w:val="002B51C3"/>
    <w:rsid w:val="002C1819"/>
    <w:rsid w:val="002D03D8"/>
    <w:rsid w:val="002E36AA"/>
    <w:rsid w:val="00332DB4"/>
    <w:rsid w:val="003665B8"/>
    <w:rsid w:val="00370167"/>
    <w:rsid w:val="0038426E"/>
    <w:rsid w:val="00396DAF"/>
    <w:rsid w:val="00396DFE"/>
    <w:rsid w:val="003B19D0"/>
    <w:rsid w:val="0040148B"/>
    <w:rsid w:val="0046457B"/>
    <w:rsid w:val="004A0FAC"/>
    <w:rsid w:val="004D0055"/>
    <w:rsid w:val="00546634"/>
    <w:rsid w:val="005777D3"/>
    <w:rsid w:val="00581ECA"/>
    <w:rsid w:val="005B260D"/>
    <w:rsid w:val="005C1FDA"/>
    <w:rsid w:val="0060192D"/>
    <w:rsid w:val="006229DA"/>
    <w:rsid w:val="00636FF2"/>
    <w:rsid w:val="006632F0"/>
    <w:rsid w:val="006650A3"/>
    <w:rsid w:val="006E04C4"/>
    <w:rsid w:val="006E16A2"/>
    <w:rsid w:val="006F3615"/>
    <w:rsid w:val="0070781D"/>
    <w:rsid w:val="00717F70"/>
    <w:rsid w:val="007B0704"/>
    <w:rsid w:val="007D6945"/>
    <w:rsid w:val="007F66C6"/>
    <w:rsid w:val="00817607"/>
    <w:rsid w:val="00823CA7"/>
    <w:rsid w:val="00830C00"/>
    <w:rsid w:val="008C2BAC"/>
    <w:rsid w:val="008F47EA"/>
    <w:rsid w:val="00914AE7"/>
    <w:rsid w:val="00916E03"/>
    <w:rsid w:val="00931CA6"/>
    <w:rsid w:val="00957C60"/>
    <w:rsid w:val="00990FEE"/>
    <w:rsid w:val="00994213"/>
    <w:rsid w:val="009960A3"/>
    <w:rsid w:val="009C69EF"/>
    <w:rsid w:val="00A432D0"/>
    <w:rsid w:val="00A51ED0"/>
    <w:rsid w:val="00A52A12"/>
    <w:rsid w:val="00A72FE3"/>
    <w:rsid w:val="00A84924"/>
    <w:rsid w:val="00A90454"/>
    <w:rsid w:val="00A90EC3"/>
    <w:rsid w:val="00AA07A3"/>
    <w:rsid w:val="00AC2477"/>
    <w:rsid w:val="00AE2F8D"/>
    <w:rsid w:val="00AE67CB"/>
    <w:rsid w:val="00AF4AB8"/>
    <w:rsid w:val="00AF5126"/>
    <w:rsid w:val="00B03A55"/>
    <w:rsid w:val="00B24ED3"/>
    <w:rsid w:val="00B42614"/>
    <w:rsid w:val="00BD51B1"/>
    <w:rsid w:val="00BE0794"/>
    <w:rsid w:val="00BE334F"/>
    <w:rsid w:val="00C92C01"/>
    <w:rsid w:val="00CB5507"/>
    <w:rsid w:val="00CC1C6F"/>
    <w:rsid w:val="00CC67C1"/>
    <w:rsid w:val="00CF0DC2"/>
    <w:rsid w:val="00D07C05"/>
    <w:rsid w:val="00D10D0C"/>
    <w:rsid w:val="00D32940"/>
    <w:rsid w:val="00D511C6"/>
    <w:rsid w:val="00D5766C"/>
    <w:rsid w:val="00D62A42"/>
    <w:rsid w:val="00D94CC9"/>
    <w:rsid w:val="00DA62EE"/>
    <w:rsid w:val="00DA76F1"/>
    <w:rsid w:val="00DB7A2A"/>
    <w:rsid w:val="00DC2B38"/>
    <w:rsid w:val="00DD515F"/>
    <w:rsid w:val="00E21AE1"/>
    <w:rsid w:val="00E407D4"/>
    <w:rsid w:val="00E5184E"/>
    <w:rsid w:val="00E52F3C"/>
    <w:rsid w:val="00E55DB9"/>
    <w:rsid w:val="00EA6975"/>
    <w:rsid w:val="00ED0942"/>
    <w:rsid w:val="00F2066C"/>
    <w:rsid w:val="00F31E7C"/>
    <w:rsid w:val="00F37188"/>
    <w:rsid w:val="00F821BE"/>
    <w:rsid w:val="00F9394C"/>
    <w:rsid w:val="00FA39BD"/>
    <w:rsid w:val="00FC56F4"/>
    <w:rsid w:val="00FC5D1E"/>
    <w:rsid w:val="00FD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10DFD"/>
  <w15:docId w15:val="{08B5AFC3-2118-4551-A74C-EBB97675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9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A76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A76F1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DA76F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9D0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D511C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C5D1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F3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36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36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3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361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F3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615"/>
  </w:style>
  <w:style w:type="paragraph" w:styleId="Footer">
    <w:name w:val="footer"/>
    <w:basedOn w:val="Normal"/>
    <w:link w:val="FooterChar"/>
    <w:uiPriority w:val="99"/>
    <w:unhideWhenUsed/>
    <w:rsid w:val="006F3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1FD52-354A-44C2-A866-950B22842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5</Pages>
  <Words>1113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Ildico Abrudean</dc:creator>
  <cp:lastModifiedBy>Gabriel Acatrinei</cp:lastModifiedBy>
  <cp:revision>37</cp:revision>
  <cp:lastPrinted>2016-01-18T07:46:00Z</cp:lastPrinted>
  <dcterms:created xsi:type="dcterms:W3CDTF">2016-02-10T11:38:00Z</dcterms:created>
  <dcterms:modified xsi:type="dcterms:W3CDTF">2017-09-18T08:20:00Z</dcterms:modified>
</cp:coreProperties>
</file>